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3F9" w:rsidRDefault="006973F9"/>
    <w:p w:rsidR="004A41A3" w:rsidRDefault="004A41A3"/>
    <w:p w:rsidR="004A41A3" w:rsidRDefault="004A41A3" w:rsidP="004A41A3">
      <w:pPr>
        <w:pStyle w:val="Title"/>
      </w:pPr>
      <w:r>
        <w:t>Chapter 1 Answers to Exercises</w:t>
      </w:r>
    </w:p>
    <w:p w:rsidR="004A41A3" w:rsidRDefault="00C22E1D" w:rsidP="004A41A3">
      <w:pPr>
        <w:pStyle w:val="Heading1"/>
      </w:pPr>
      <w:r>
        <w:t>Android</w:t>
      </w:r>
      <w:r w:rsidR="00C13C53">
        <w:t xml:space="preserve"> </w:t>
      </w:r>
      <w:r w:rsidR="004A41A3">
        <w:t xml:space="preserve">FAQs </w:t>
      </w:r>
    </w:p>
    <w:p w:rsidR="004A41A3" w:rsidRDefault="004A41A3">
      <w:pPr>
        <w:rPr>
          <w:rFonts w:ascii="Times New Roman" w:hAnsi="Times New Roman" w:cs="Times New Roman"/>
          <w:sz w:val="24"/>
          <w:szCs w:val="24"/>
        </w:rPr>
      </w:pPr>
      <w:r w:rsidRPr="004A41A3">
        <w:rPr>
          <w:rFonts w:ascii="Times New Roman" w:hAnsi="Times New Roman" w:cs="Times New Roman"/>
          <w:sz w:val="24"/>
          <w:szCs w:val="24"/>
        </w:rPr>
        <w:t xml:space="preserve">1. </w:t>
      </w:r>
      <w:r w:rsidR="005D3267">
        <w:rPr>
          <w:rFonts w:ascii="Times New Roman" w:hAnsi="Times New Roman" w:cs="Times New Roman"/>
          <w:sz w:val="24"/>
          <w:szCs w:val="24"/>
        </w:rPr>
        <w:t>Lollipop</w:t>
      </w:r>
    </w:p>
    <w:p w:rsidR="004A41A3" w:rsidRDefault="004A4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44AC">
        <w:rPr>
          <w:rFonts w:ascii="Times New Roman" w:hAnsi="Times New Roman" w:cs="Times New Roman"/>
          <w:sz w:val="24"/>
          <w:szCs w:val="24"/>
        </w:rPr>
        <w:t>$25</w:t>
      </w:r>
    </w:p>
    <w:p w:rsidR="009E3EBD" w:rsidRDefault="009E3E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3. 70%</w:t>
      </w:r>
    </w:p>
    <w:p w:rsidR="009E3EBD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B7A20">
        <w:rPr>
          <w:rFonts w:ascii="Times New Roman" w:hAnsi="Times New Roman" w:cs="Times New Roman"/>
          <w:sz w:val="24"/>
          <w:szCs w:val="24"/>
        </w:rPr>
        <w:t xml:space="preserve"> </w:t>
      </w:r>
      <w:r w:rsidR="004D44AC">
        <w:rPr>
          <w:rFonts w:ascii="Times New Roman" w:hAnsi="Times New Roman" w:cs="Times New Roman"/>
          <w:sz w:val="24"/>
          <w:szCs w:val="24"/>
        </w:rPr>
        <w:t>$99</w:t>
      </w:r>
    </w:p>
    <w:p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D44AC">
        <w:rPr>
          <w:rFonts w:ascii="Times New Roman" w:hAnsi="Times New Roman" w:cs="Times New Roman"/>
          <w:sz w:val="24"/>
          <w:szCs w:val="24"/>
        </w:rPr>
        <w:t xml:space="preserve"> </w:t>
      </w:r>
      <w:r w:rsidR="00FA009C">
        <w:rPr>
          <w:rFonts w:ascii="Times New Roman" w:hAnsi="Times New Roman" w:cs="Times New Roman"/>
          <w:sz w:val="24"/>
          <w:szCs w:val="24"/>
        </w:rPr>
        <w:t>play.google.com</w:t>
      </w:r>
    </w:p>
    <w:p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6B7A20">
        <w:rPr>
          <w:rFonts w:ascii="Times New Roman" w:hAnsi="Times New Roman" w:cs="Times New Roman"/>
          <w:sz w:val="24"/>
          <w:szCs w:val="24"/>
        </w:rPr>
        <w:t xml:space="preserve"> Java and XML</w:t>
      </w:r>
    </w:p>
    <w:p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D84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DB5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="00D84DB5">
        <w:rPr>
          <w:rFonts w:ascii="Times New Roman" w:hAnsi="Times New Roman" w:cs="Times New Roman"/>
          <w:sz w:val="24"/>
          <w:szCs w:val="24"/>
        </w:rPr>
        <w:t xml:space="preserve"> folder</w:t>
      </w:r>
    </w:p>
    <w:p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C5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B48">
        <w:rPr>
          <w:rFonts w:ascii="Times New Roman" w:hAnsi="Times New Roman" w:cs="Times New Roman"/>
          <w:sz w:val="24"/>
          <w:szCs w:val="24"/>
        </w:rPr>
        <w:t>TextView</w:t>
      </w:r>
      <w:proofErr w:type="spellEnd"/>
      <w:r w:rsidR="00562B48">
        <w:rPr>
          <w:rFonts w:ascii="Times New Roman" w:hAnsi="Times New Roman" w:cs="Times New Roman"/>
          <w:sz w:val="24"/>
          <w:szCs w:val="24"/>
        </w:rPr>
        <w:t>, Button, Checkbox</w:t>
      </w:r>
    </w:p>
    <w:p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TextView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0AB" w:rsidRDefault="00A340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C</w:t>
      </w:r>
      <w:r w:rsidR="00FA009C">
        <w:rPr>
          <w:rFonts w:ascii="Times New Roman" w:hAnsi="Times New Roman" w:cs="Times New Roman"/>
          <w:sz w:val="24"/>
          <w:szCs w:val="24"/>
        </w:rPr>
        <w:t>trl</w:t>
      </w:r>
      <w:r>
        <w:rPr>
          <w:rFonts w:ascii="Times New Roman" w:hAnsi="Times New Roman" w:cs="Times New Roman"/>
          <w:sz w:val="24"/>
          <w:szCs w:val="24"/>
        </w:rPr>
        <w:t>+F11</w:t>
      </w:r>
    </w:p>
    <w:p w:rsidR="005E4576" w:rsidRDefault="005E45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22E1D">
        <w:rPr>
          <w:rFonts w:ascii="Times New Roman" w:hAnsi="Times New Roman" w:cs="Times New Roman"/>
          <w:sz w:val="24"/>
          <w:szCs w:val="24"/>
        </w:rPr>
        <w:t xml:space="preserve">Android </w:t>
      </w:r>
      <w:r w:rsidR="007E54C3">
        <w:rPr>
          <w:rFonts w:ascii="Times New Roman" w:hAnsi="Times New Roman" w:cs="Times New Roman"/>
          <w:sz w:val="24"/>
          <w:szCs w:val="24"/>
        </w:rPr>
        <w:t>4.4</w:t>
      </w:r>
      <w:bookmarkStart w:id="0" w:name="_GoBack"/>
      <w:bookmarkEnd w:id="0"/>
    </w:p>
    <w:p w:rsidR="00A84A42" w:rsidRDefault="00A84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Using the theme of desserts</w:t>
      </w:r>
      <w:ins w:id="1" w:author="Author" w:date="2011-11-21T19:23:00Z">
        <w:r w:rsidR="00C13C53">
          <w:rPr>
            <w:rFonts w:ascii="Times New Roman" w:hAnsi="Times New Roman" w:cs="Times New Roman"/>
            <w:sz w:val="24"/>
            <w:szCs w:val="24"/>
          </w:rPr>
          <w:t>,</w:t>
        </w:r>
      </w:ins>
      <w:r>
        <w:rPr>
          <w:rFonts w:ascii="Times New Roman" w:hAnsi="Times New Roman" w:cs="Times New Roman"/>
          <w:sz w:val="24"/>
          <w:szCs w:val="24"/>
        </w:rPr>
        <w:t xml:space="preserve"> any </w:t>
      </w:r>
      <w:r w:rsidR="00FA009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dessert names after </w:t>
      </w:r>
      <w:r w:rsidR="00FA009C">
        <w:rPr>
          <w:rFonts w:ascii="Times New Roman" w:hAnsi="Times New Roman" w:cs="Times New Roman"/>
          <w:sz w:val="24"/>
          <w:szCs w:val="24"/>
        </w:rPr>
        <w:t>Lollipop</w:t>
      </w:r>
      <w:r>
        <w:rPr>
          <w:rFonts w:ascii="Times New Roman" w:hAnsi="Times New Roman" w:cs="Times New Roman"/>
          <w:sz w:val="24"/>
          <w:szCs w:val="24"/>
        </w:rPr>
        <w:t xml:space="preserve"> alphabetically.</w:t>
      </w:r>
    </w:p>
    <w:p w:rsidR="0008377F" w:rsidRDefault="00083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Extensible Markup Language</w:t>
      </w:r>
    </w:p>
    <w:p w:rsidR="0008377F" w:rsidRDefault="00083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Software Development Kit</w:t>
      </w:r>
    </w:p>
    <w:p w:rsidR="00352689" w:rsidRDefault="003526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res folder</w:t>
      </w:r>
    </w:p>
    <w:p w:rsidR="00F46883" w:rsidRDefault="00F46883" w:rsidP="00F46883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Beyond the Book</w:t>
      </w:r>
    </w:p>
    <w:p w:rsidR="00F46883" w:rsidRDefault="00F468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Answers will vary in this section.</w:t>
      </w:r>
    </w:p>
    <w:p w:rsidR="00A44113" w:rsidRDefault="00A44113">
      <w:pPr>
        <w:rPr>
          <w:rFonts w:ascii="Times New Roman" w:hAnsi="Times New Roman" w:cs="Times New Roman"/>
          <w:sz w:val="24"/>
          <w:szCs w:val="24"/>
        </w:rPr>
      </w:pPr>
    </w:p>
    <w:p w:rsidR="00A44113" w:rsidRDefault="00A44113">
      <w:pPr>
        <w:rPr>
          <w:rFonts w:ascii="Times New Roman" w:hAnsi="Times New Roman" w:cs="Times New Roman"/>
          <w:sz w:val="24"/>
          <w:szCs w:val="24"/>
        </w:rPr>
      </w:pPr>
    </w:p>
    <w:p w:rsidR="00A44113" w:rsidRDefault="00A44113">
      <w:pPr>
        <w:rPr>
          <w:rFonts w:ascii="Times New Roman" w:hAnsi="Times New Roman" w:cs="Times New Roman"/>
          <w:sz w:val="24"/>
          <w:szCs w:val="24"/>
        </w:rPr>
      </w:pPr>
    </w:p>
    <w:p w:rsidR="00A44113" w:rsidRPr="004A41A3" w:rsidRDefault="00A44113">
      <w:pPr>
        <w:rPr>
          <w:rFonts w:ascii="Times New Roman" w:hAnsi="Times New Roman" w:cs="Times New Roman"/>
          <w:sz w:val="24"/>
          <w:szCs w:val="24"/>
        </w:rPr>
      </w:pPr>
    </w:p>
    <w:p w:rsidR="004A41A3" w:rsidRDefault="004A41A3"/>
    <w:sectPr w:rsidR="004A41A3" w:rsidSect="006C5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A3"/>
    <w:rsid w:val="0000303B"/>
    <w:rsid w:val="00055439"/>
    <w:rsid w:val="0008377F"/>
    <w:rsid w:val="0020002D"/>
    <w:rsid w:val="00203675"/>
    <w:rsid w:val="00352689"/>
    <w:rsid w:val="003D7BFB"/>
    <w:rsid w:val="004A41A3"/>
    <w:rsid w:val="004C399E"/>
    <w:rsid w:val="004D44AC"/>
    <w:rsid w:val="004F27F9"/>
    <w:rsid w:val="004F4587"/>
    <w:rsid w:val="00506926"/>
    <w:rsid w:val="005134A5"/>
    <w:rsid w:val="00562B48"/>
    <w:rsid w:val="005A22DE"/>
    <w:rsid w:val="005D3267"/>
    <w:rsid w:val="005E4576"/>
    <w:rsid w:val="006209DF"/>
    <w:rsid w:val="006813D2"/>
    <w:rsid w:val="006973F9"/>
    <w:rsid w:val="006A40AB"/>
    <w:rsid w:val="006B7A20"/>
    <w:rsid w:val="006C52C2"/>
    <w:rsid w:val="006F1CBB"/>
    <w:rsid w:val="00717BB3"/>
    <w:rsid w:val="00782801"/>
    <w:rsid w:val="007E54C3"/>
    <w:rsid w:val="008452D3"/>
    <w:rsid w:val="008657A9"/>
    <w:rsid w:val="00873234"/>
    <w:rsid w:val="008B1F05"/>
    <w:rsid w:val="00921505"/>
    <w:rsid w:val="00925E57"/>
    <w:rsid w:val="00977277"/>
    <w:rsid w:val="009A04E7"/>
    <w:rsid w:val="009E3EBD"/>
    <w:rsid w:val="00A340AB"/>
    <w:rsid w:val="00A44113"/>
    <w:rsid w:val="00A67A02"/>
    <w:rsid w:val="00A84A42"/>
    <w:rsid w:val="00B564C7"/>
    <w:rsid w:val="00B807EE"/>
    <w:rsid w:val="00C07232"/>
    <w:rsid w:val="00C13C53"/>
    <w:rsid w:val="00C22E1D"/>
    <w:rsid w:val="00C41FC5"/>
    <w:rsid w:val="00D81AEF"/>
    <w:rsid w:val="00D84DB5"/>
    <w:rsid w:val="00D964E6"/>
    <w:rsid w:val="00DF601C"/>
    <w:rsid w:val="00E152D9"/>
    <w:rsid w:val="00E27657"/>
    <w:rsid w:val="00EA42B9"/>
    <w:rsid w:val="00EC28A7"/>
    <w:rsid w:val="00EE03A5"/>
    <w:rsid w:val="00EF1222"/>
    <w:rsid w:val="00F46883"/>
    <w:rsid w:val="00F71DAC"/>
    <w:rsid w:val="00F902AF"/>
    <w:rsid w:val="00F9249A"/>
    <w:rsid w:val="00FA009C"/>
    <w:rsid w:val="00FC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F153E1-F2A6-4949-BD93-66980A46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1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A41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41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Shelly Cashman Series</dc:creator>
  <cp:lastModifiedBy>.</cp:lastModifiedBy>
  <cp:revision>7</cp:revision>
  <dcterms:created xsi:type="dcterms:W3CDTF">2013-08-02T23:21:00Z</dcterms:created>
  <dcterms:modified xsi:type="dcterms:W3CDTF">2015-04-02T17:57:00Z</dcterms:modified>
</cp:coreProperties>
</file>